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eastAsia="方正小标宋简体"/>
          <w:sz w:val="44"/>
          <w:szCs w:val="44"/>
          <w:shd w:val="clear" w:color="auto" w:fill="FFFFFF"/>
        </w:rPr>
        <w:t>东安县202</w:t>
      </w:r>
      <w:r>
        <w:rPr>
          <w:rFonts w:hint="eastAsia" w:ascii="方正小标宋简体" w:eastAsia="方正小标宋简体"/>
          <w:sz w:val="44"/>
          <w:szCs w:val="44"/>
          <w:shd w:val="clear" w:color="auto" w:fill="FFFFFF"/>
          <w:lang w:val="en-US" w:eastAsia="zh-CN"/>
        </w:rPr>
        <w:t>3</w:t>
      </w:r>
      <w:r>
        <w:rPr>
          <w:rFonts w:hint="eastAsia" w:ascii="方正小标宋简体" w:eastAsia="方正小标宋简体"/>
          <w:sz w:val="44"/>
          <w:szCs w:val="44"/>
          <w:shd w:val="clear" w:color="auto" w:fill="FFFFFF"/>
        </w:rPr>
        <w:t>年度支出经济分类决算报表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shd w:val="clear" w:color="auto" w:fill="FFFFFF"/>
        </w:rPr>
      </w:pPr>
      <w:r>
        <w:rPr>
          <w:rFonts w:hint="eastAsia" w:ascii="方正小标宋简体" w:eastAsia="方正小标宋简体"/>
          <w:sz w:val="44"/>
          <w:szCs w:val="44"/>
          <w:shd w:val="clear" w:color="auto" w:fill="FFFFFF"/>
        </w:rPr>
        <w:t>编制说明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202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年,在县委、县政府的正确领导下，在县人大依法监督及县政协民主监督和支持下，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县财政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坚持以习近平新时代中国特色社会主义思想为指导，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全面贯彻落实党的二十大和二十届二中全会精神,围绕中央、省市和县委、县政府决策部署及工作要求,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紧紧围绕县委、县政府的决策部署，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全面实施“五五一”工作部署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 xml:space="preserve">，深化财政预算改革，建设全面规范、公开透明的预算制度。深化财政改革、加强财政监管，切实遵循科学化、规范化、精细化管理，提升依法理财、科学理财水平，有力推动国民经济和社会事业健康协调发展。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2023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 xml:space="preserve">年进行支出经济分类决算报表编制，本次编制工作，主要以部门决算报表数据、总预算会计核算数据为基础，汇总形成一般公共预算支出经济分类总决算报表。本次支出经济分类决算报表编制基本情况说明如下：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Cs w:val="28"/>
          <w:shd w:val="clear" w:color="auto" w:fill="FFFFFF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一、202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年全年一般公共预算支出合计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431516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万元，比上年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增加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12789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增长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3.05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%（其中：1、工资福利支出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122549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增长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12.28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%。2、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机关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商品和服务支出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63228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增长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2.62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%。3、对个人和家庭的补助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81549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万元，增长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15.49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%。4、</w:t>
      </w:r>
      <w:r>
        <w:rPr>
          <w:rFonts w:hint="eastAsia" w:ascii="仿宋" w:hAnsi="仿宋" w:eastAsia="仿宋"/>
          <w:color w:val="auto"/>
          <w:szCs w:val="28"/>
          <w:shd w:val="clear" w:color="auto" w:fill="FFFFFF"/>
        </w:rPr>
        <w:t>4、对企事业单位的补贴</w:t>
      </w:r>
      <w:r>
        <w:rPr>
          <w:rFonts w:hint="eastAsia" w:ascii="仿宋" w:hAnsi="仿宋" w:eastAsia="仿宋"/>
          <w:color w:val="auto"/>
          <w:szCs w:val="28"/>
          <w:shd w:val="clear" w:color="auto" w:fill="FFFFFF"/>
          <w:lang w:val="en-US" w:eastAsia="zh-CN"/>
        </w:rPr>
        <w:t>72582</w:t>
      </w:r>
      <w:r>
        <w:rPr>
          <w:rFonts w:hint="eastAsia" w:ascii="仿宋" w:hAnsi="仿宋" w:eastAsia="仿宋"/>
          <w:color w:val="auto"/>
          <w:szCs w:val="28"/>
          <w:shd w:val="clear" w:color="auto" w:fill="FFFFFF"/>
        </w:rPr>
        <w:t>万元，</w:t>
      </w:r>
      <w:r>
        <w:rPr>
          <w:rFonts w:hint="eastAsia" w:ascii="仿宋" w:hAnsi="仿宋" w:eastAsia="仿宋"/>
          <w:color w:val="auto"/>
          <w:szCs w:val="28"/>
          <w:shd w:val="clear" w:color="auto" w:fill="FFFFFF"/>
          <w:lang w:eastAsia="zh-CN"/>
        </w:rPr>
        <w:t>增长</w:t>
      </w:r>
      <w:r>
        <w:rPr>
          <w:rFonts w:hint="eastAsia" w:ascii="仿宋" w:hAnsi="仿宋" w:eastAsia="仿宋"/>
          <w:color w:val="auto"/>
          <w:szCs w:val="28"/>
          <w:shd w:val="clear" w:color="auto" w:fill="FFFFFF"/>
          <w:lang w:val="en-US" w:eastAsia="zh-CN"/>
        </w:rPr>
        <w:t>10.30</w:t>
      </w:r>
      <w:r>
        <w:rPr>
          <w:rFonts w:hint="eastAsia" w:ascii="仿宋" w:hAnsi="仿宋" w:eastAsia="仿宋"/>
          <w:color w:val="auto"/>
          <w:szCs w:val="28"/>
          <w:shd w:val="clear" w:color="auto" w:fill="FFFFFF"/>
        </w:rPr>
        <w:t>%。5、债务利息支出</w:t>
      </w:r>
      <w:r>
        <w:rPr>
          <w:rFonts w:hint="eastAsia" w:ascii="仿宋" w:hAnsi="仿宋" w:eastAsia="仿宋"/>
          <w:color w:val="auto"/>
          <w:szCs w:val="28"/>
          <w:shd w:val="clear" w:color="auto" w:fill="FFFFFF"/>
          <w:lang w:val="en-US" w:eastAsia="zh-CN"/>
        </w:rPr>
        <w:t>6295</w:t>
      </w:r>
      <w:r>
        <w:rPr>
          <w:rFonts w:hint="eastAsia" w:ascii="仿宋" w:hAnsi="仿宋" w:eastAsia="仿宋"/>
          <w:color w:val="auto"/>
          <w:szCs w:val="28"/>
          <w:shd w:val="clear" w:color="auto" w:fill="FFFFFF"/>
        </w:rPr>
        <w:t>万元，增长</w:t>
      </w:r>
      <w:r>
        <w:rPr>
          <w:rFonts w:hint="eastAsia" w:ascii="仿宋" w:hAnsi="仿宋" w:eastAsia="仿宋"/>
          <w:color w:val="auto"/>
          <w:szCs w:val="28"/>
          <w:shd w:val="clear" w:color="auto" w:fill="FFFFFF"/>
          <w:lang w:val="en-US" w:eastAsia="zh-CN"/>
        </w:rPr>
        <w:t>4.83</w:t>
      </w:r>
      <w:r>
        <w:rPr>
          <w:rFonts w:hint="eastAsia" w:ascii="仿宋" w:hAnsi="仿宋" w:eastAsia="仿宋"/>
          <w:color w:val="auto"/>
          <w:szCs w:val="28"/>
          <w:shd w:val="clear" w:color="auto" w:fill="FFFFFF"/>
        </w:rPr>
        <w:t>%。6、对社会保障基金补助</w:t>
      </w:r>
      <w:r>
        <w:rPr>
          <w:rFonts w:hint="eastAsia" w:ascii="仿宋" w:hAnsi="仿宋" w:eastAsia="仿宋"/>
          <w:color w:val="auto"/>
          <w:szCs w:val="28"/>
          <w:shd w:val="clear" w:color="auto" w:fill="FFFFFF"/>
          <w:lang w:val="en-US" w:eastAsia="zh-CN"/>
        </w:rPr>
        <w:t>40398</w:t>
      </w:r>
      <w:r>
        <w:rPr>
          <w:rFonts w:hint="eastAsia" w:ascii="仿宋" w:hAnsi="仿宋" w:eastAsia="仿宋"/>
          <w:color w:val="auto"/>
          <w:szCs w:val="28"/>
          <w:shd w:val="clear" w:color="auto" w:fill="FFFFFF"/>
        </w:rPr>
        <w:t>万元，</w:t>
      </w:r>
      <w:r>
        <w:rPr>
          <w:rFonts w:hint="eastAsia" w:ascii="仿宋" w:hAnsi="仿宋" w:eastAsia="仿宋"/>
          <w:color w:val="auto"/>
          <w:szCs w:val="28"/>
          <w:shd w:val="clear" w:color="auto" w:fill="FFFFFF"/>
          <w:lang w:eastAsia="zh-CN"/>
        </w:rPr>
        <w:t>降低</w:t>
      </w:r>
      <w:r>
        <w:rPr>
          <w:rFonts w:hint="eastAsia" w:ascii="仿宋" w:hAnsi="仿宋" w:eastAsia="仿宋"/>
          <w:color w:val="auto"/>
          <w:szCs w:val="28"/>
          <w:shd w:val="clear" w:color="auto" w:fill="FFFFFF"/>
          <w:lang w:val="en-US" w:eastAsia="zh-CN"/>
        </w:rPr>
        <w:t>36.41</w:t>
      </w:r>
      <w:r>
        <w:rPr>
          <w:rFonts w:hint="eastAsia" w:ascii="仿宋" w:hAnsi="仿宋" w:eastAsia="仿宋"/>
          <w:color w:val="auto"/>
          <w:szCs w:val="28"/>
          <w:shd w:val="clear" w:color="auto" w:fill="FFFFFF"/>
        </w:rPr>
        <w:t>%。7、资本性支出</w:t>
      </w:r>
      <w:r>
        <w:rPr>
          <w:rFonts w:hint="eastAsia" w:ascii="仿宋" w:hAnsi="仿宋" w:eastAsia="仿宋"/>
          <w:color w:val="auto"/>
          <w:szCs w:val="28"/>
          <w:shd w:val="clear" w:color="auto" w:fill="FFFFFF"/>
          <w:lang w:val="en-US" w:eastAsia="zh-CN"/>
        </w:rPr>
        <w:t>41072</w:t>
      </w:r>
      <w:r>
        <w:rPr>
          <w:rFonts w:hint="eastAsia" w:ascii="仿宋" w:hAnsi="仿宋" w:eastAsia="仿宋"/>
          <w:color w:val="auto"/>
          <w:szCs w:val="28"/>
          <w:shd w:val="clear" w:color="auto" w:fill="FFFFFF"/>
        </w:rPr>
        <w:t>万元</w:t>
      </w:r>
      <w:r>
        <w:rPr>
          <w:rFonts w:hint="eastAsia" w:ascii="仿宋" w:hAnsi="仿宋" w:eastAsia="仿宋"/>
          <w:color w:val="auto"/>
          <w:szCs w:val="28"/>
          <w:shd w:val="clear" w:color="auto" w:fill="FFFFFF"/>
          <w:lang w:eastAsia="zh-CN"/>
        </w:rPr>
        <w:t>，降低</w:t>
      </w:r>
      <w:r>
        <w:rPr>
          <w:rFonts w:hint="eastAsia" w:ascii="仿宋" w:hAnsi="仿宋" w:eastAsia="仿宋"/>
          <w:color w:val="auto"/>
          <w:szCs w:val="28"/>
          <w:shd w:val="clear" w:color="auto" w:fill="FFFFFF"/>
          <w:lang w:val="en-US" w:eastAsia="zh-CN"/>
        </w:rPr>
        <w:t>1.58</w:t>
      </w:r>
      <w:r>
        <w:rPr>
          <w:rFonts w:hint="eastAsia" w:ascii="仿宋" w:hAnsi="仿宋" w:eastAsia="仿宋"/>
          <w:color w:val="auto"/>
          <w:szCs w:val="28"/>
          <w:shd w:val="clear" w:color="auto" w:fill="FFFFFF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、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2023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年一般公共预算基本支出合计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205919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万元，比上年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增加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9392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万元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，增长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4.78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%（其中：1、工资福利支出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102083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增长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5.82%。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2、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机关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商品和服务支出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29062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降低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0.17%。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3、对个人和家庭的补助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36966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万元，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增长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3.51%。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4、对企事业单位的补贴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37808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万元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eastAsia="zh-CN"/>
        </w:rPr>
        <w:t>，增长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  <w:lang w:val="en-US" w:eastAsia="zh-CN"/>
        </w:rPr>
        <w:t>7.31%</w:t>
      </w:r>
      <w:r>
        <w:rPr>
          <w:rFonts w:hint="eastAsia" w:ascii="仿宋" w:hAnsi="仿宋" w:eastAsia="仿宋"/>
          <w:color w:val="auto"/>
          <w:sz w:val="32"/>
          <w:szCs w:val="32"/>
          <w:shd w:val="clear" w:color="auto" w:fill="FFFFFF"/>
        </w:rPr>
        <w:t>）。</w:t>
      </w:r>
      <w:bookmarkStart w:id="0" w:name="_GoBack"/>
      <w:bookmarkEnd w:id="0"/>
    </w:p>
    <w:p/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ZTNmZDhhZDgwOWNjZjc5NTA1ZmI0OWRiOThlZjMifQ=="/>
  </w:docVars>
  <w:rsids>
    <w:rsidRoot w:val="00000000"/>
    <w:rsid w:val="00346C49"/>
    <w:rsid w:val="0099482C"/>
    <w:rsid w:val="01BA0F88"/>
    <w:rsid w:val="01DC2EF1"/>
    <w:rsid w:val="022673DD"/>
    <w:rsid w:val="02B65A84"/>
    <w:rsid w:val="02BD6782"/>
    <w:rsid w:val="02D74EB1"/>
    <w:rsid w:val="031F7B14"/>
    <w:rsid w:val="03946B7D"/>
    <w:rsid w:val="03C27BD2"/>
    <w:rsid w:val="03C83987"/>
    <w:rsid w:val="040B01EF"/>
    <w:rsid w:val="0424640D"/>
    <w:rsid w:val="042674BD"/>
    <w:rsid w:val="04313662"/>
    <w:rsid w:val="04360164"/>
    <w:rsid w:val="04492D43"/>
    <w:rsid w:val="04682857"/>
    <w:rsid w:val="048C7C16"/>
    <w:rsid w:val="04B23772"/>
    <w:rsid w:val="04F10B8F"/>
    <w:rsid w:val="05F81BEB"/>
    <w:rsid w:val="06066556"/>
    <w:rsid w:val="061B1255"/>
    <w:rsid w:val="066B673D"/>
    <w:rsid w:val="06AF06C9"/>
    <w:rsid w:val="0714279E"/>
    <w:rsid w:val="079C1D4D"/>
    <w:rsid w:val="07DD1950"/>
    <w:rsid w:val="08FA37B7"/>
    <w:rsid w:val="0936535F"/>
    <w:rsid w:val="09946CE9"/>
    <w:rsid w:val="09B571A7"/>
    <w:rsid w:val="09F0349C"/>
    <w:rsid w:val="0A1A45B4"/>
    <w:rsid w:val="0A273234"/>
    <w:rsid w:val="0A54649D"/>
    <w:rsid w:val="0B344416"/>
    <w:rsid w:val="0B5179BB"/>
    <w:rsid w:val="0BDB6B6E"/>
    <w:rsid w:val="0C04110D"/>
    <w:rsid w:val="0C2926D6"/>
    <w:rsid w:val="0CE05E19"/>
    <w:rsid w:val="0CF409A6"/>
    <w:rsid w:val="0D486C8A"/>
    <w:rsid w:val="0D6F0878"/>
    <w:rsid w:val="0DB61076"/>
    <w:rsid w:val="0E167824"/>
    <w:rsid w:val="0E405575"/>
    <w:rsid w:val="0E8661CC"/>
    <w:rsid w:val="0F3B2CC9"/>
    <w:rsid w:val="0F5E4EB8"/>
    <w:rsid w:val="0F9233DC"/>
    <w:rsid w:val="0F97043A"/>
    <w:rsid w:val="0FB358B9"/>
    <w:rsid w:val="0FC63E9E"/>
    <w:rsid w:val="0FF95855"/>
    <w:rsid w:val="106B66A6"/>
    <w:rsid w:val="11220BA4"/>
    <w:rsid w:val="11547D6E"/>
    <w:rsid w:val="11C93C04"/>
    <w:rsid w:val="121B48F5"/>
    <w:rsid w:val="128B5DFB"/>
    <w:rsid w:val="141D4C29"/>
    <w:rsid w:val="143A0EE7"/>
    <w:rsid w:val="14786E70"/>
    <w:rsid w:val="14975B33"/>
    <w:rsid w:val="149A4E7C"/>
    <w:rsid w:val="154B67CF"/>
    <w:rsid w:val="16002E4F"/>
    <w:rsid w:val="16CB7FB3"/>
    <w:rsid w:val="16F03B29"/>
    <w:rsid w:val="176B59F9"/>
    <w:rsid w:val="17F22867"/>
    <w:rsid w:val="182D7DD8"/>
    <w:rsid w:val="18531544"/>
    <w:rsid w:val="18BD7C56"/>
    <w:rsid w:val="18CD1919"/>
    <w:rsid w:val="18DB1BBB"/>
    <w:rsid w:val="18F46C37"/>
    <w:rsid w:val="19163595"/>
    <w:rsid w:val="194011F5"/>
    <w:rsid w:val="195818E4"/>
    <w:rsid w:val="195D1E6E"/>
    <w:rsid w:val="19CC03D7"/>
    <w:rsid w:val="1A24242B"/>
    <w:rsid w:val="1A601ADF"/>
    <w:rsid w:val="1A6B41B4"/>
    <w:rsid w:val="1AA24756"/>
    <w:rsid w:val="1AAA2DFB"/>
    <w:rsid w:val="1AF60FCB"/>
    <w:rsid w:val="1B481BEF"/>
    <w:rsid w:val="1B863C05"/>
    <w:rsid w:val="1BAB241B"/>
    <w:rsid w:val="1BDB3837"/>
    <w:rsid w:val="1C5349B0"/>
    <w:rsid w:val="1C72216C"/>
    <w:rsid w:val="1C766C0C"/>
    <w:rsid w:val="1C8327A8"/>
    <w:rsid w:val="1CB90548"/>
    <w:rsid w:val="1CFA3D86"/>
    <w:rsid w:val="1D266D2F"/>
    <w:rsid w:val="1D2C76AA"/>
    <w:rsid w:val="1D670FF8"/>
    <w:rsid w:val="1DA16B9B"/>
    <w:rsid w:val="1DB879CC"/>
    <w:rsid w:val="1E026BEB"/>
    <w:rsid w:val="1E1C537E"/>
    <w:rsid w:val="1EF90C72"/>
    <w:rsid w:val="1F1565BF"/>
    <w:rsid w:val="1F703C09"/>
    <w:rsid w:val="1F916A94"/>
    <w:rsid w:val="1FB229D8"/>
    <w:rsid w:val="1FCA0F63"/>
    <w:rsid w:val="1FDE0411"/>
    <w:rsid w:val="1FE82A52"/>
    <w:rsid w:val="20145098"/>
    <w:rsid w:val="202F346E"/>
    <w:rsid w:val="20CB444C"/>
    <w:rsid w:val="212500D8"/>
    <w:rsid w:val="212926F8"/>
    <w:rsid w:val="212C68E4"/>
    <w:rsid w:val="2134346A"/>
    <w:rsid w:val="21671AF6"/>
    <w:rsid w:val="217730BF"/>
    <w:rsid w:val="21925F8E"/>
    <w:rsid w:val="21A90209"/>
    <w:rsid w:val="21AA0B19"/>
    <w:rsid w:val="22443705"/>
    <w:rsid w:val="22BD7CAB"/>
    <w:rsid w:val="22E8585F"/>
    <w:rsid w:val="235F1AF9"/>
    <w:rsid w:val="237B10C6"/>
    <w:rsid w:val="23B94294"/>
    <w:rsid w:val="23BA0320"/>
    <w:rsid w:val="240C4CED"/>
    <w:rsid w:val="24163A7C"/>
    <w:rsid w:val="24372C5D"/>
    <w:rsid w:val="24A4299F"/>
    <w:rsid w:val="24B877B0"/>
    <w:rsid w:val="24B90641"/>
    <w:rsid w:val="25CB35DB"/>
    <w:rsid w:val="26202516"/>
    <w:rsid w:val="2640033E"/>
    <w:rsid w:val="267E2D05"/>
    <w:rsid w:val="26A25F22"/>
    <w:rsid w:val="26F24C37"/>
    <w:rsid w:val="277C74F0"/>
    <w:rsid w:val="27B31BC4"/>
    <w:rsid w:val="28132FB1"/>
    <w:rsid w:val="283E5441"/>
    <w:rsid w:val="28450082"/>
    <w:rsid w:val="28AE2CB2"/>
    <w:rsid w:val="297A0C9E"/>
    <w:rsid w:val="29EF5AA4"/>
    <w:rsid w:val="29F61391"/>
    <w:rsid w:val="2A660219"/>
    <w:rsid w:val="2B216E26"/>
    <w:rsid w:val="2B8D055C"/>
    <w:rsid w:val="2BEA3F63"/>
    <w:rsid w:val="2C36081D"/>
    <w:rsid w:val="2C3F0302"/>
    <w:rsid w:val="2C5649B4"/>
    <w:rsid w:val="2C926715"/>
    <w:rsid w:val="2D313C61"/>
    <w:rsid w:val="2D7F1F93"/>
    <w:rsid w:val="2DBC590B"/>
    <w:rsid w:val="2E5B3936"/>
    <w:rsid w:val="2F20690A"/>
    <w:rsid w:val="2FDF072F"/>
    <w:rsid w:val="30004895"/>
    <w:rsid w:val="30733F31"/>
    <w:rsid w:val="307F61FA"/>
    <w:rsid w:val="30A367AB"/>
    <w:rsid w:val="30BC186D"/>
    <w:rsid w:val="30F55525"/>
    <w:rsid w:val="311D46E0"/>
    <w:rsid w:val="31345B8C"/>
    <w:rsid w:val="315343B1"/>
    <w:rsid w:val="316F5526"/>
    <w:rsid w:val="31BC161F"/>
    <w:rsid w:val="31DB7F50"/>
    <w:rsid w:val="320F120F"/>
    <w:rsid w:val="322463CD"/>
    <w:rsid w:val="325C5D5A"/>
    <w:rsid w:val="32B67947"/>
    <w:rsid w:val="32BB7F31"/>
    <w:rsid w:val="32C22103"/>
    <w:rsid w:val="33107790"/>
    <w:rsid w:val="33436A4E"/>
    <w:rsid w:val="33597AA6"/>
    <w:rsid w:val="33823FAD"/>
    <w:rsid w:val="3417461A"/>
    <w:rsid w:val="34275CF7"/>
    <w:rsid w:val="350804C3"/>
    <w:rsid w:val="35136B4C"/>
    <w:rsid w:val="3531285D"/>
    <w:rsid w:val="35AF4386"/>
    <w:rsid w:val="364442E8"/>
    <w:rsid w:val="369A348A"/>
    <w:rsid w:val="36A264BE"/>
    <w:rsid w:val="36E66D22"/>
    <w:rsid w:val="37031215"/>
    <w:rsid w:val="37056E20"/>
    <w:rsid w:val="37D15600"/>
    <w:rsid w:val="37EA73F2"/>
    <w:rsid w:val="381F675C"/>
    <w:rsid w:val="382028A6"/>
    <w:rsid w:val="389639B4"/>
    <w:rsid w:val="38C120C7"/>
    <w:rsid w:val="395D3FF4"/>
    <w:rsid w:val="396C0EDA"/>
    <w:rsid w:val="39B44D2F"/>
    <w:rsid w:val="39EA34AC"/>
    <w:rsid w:val="3A110617"/>
    <w:rsid w:val="3A2D323C"/>
    <w:rsid w:val="3A4247D3"/>
    <w:rsid w:val="3AB64B4F"/>
    <w:rsid w:val="3ACE1E14"/>
    <w:rsid w:val="3AF3093C"/>
    <w:rsid w:val="3AF56AE3"/>
    <w:rsid w:val="3B0E77CE"/>
    <w:rsid w:val="3B252668"/>
    <w:rsid w:val="3B6E194B"/>
    <w:rsid w:val="3B72127E"/>
    <w:rsid w:val="3B9E41BB"/>
    <w:rsid w:val="3BFA00D1"/>
    <w:rsid w:val="3C6155FB"/>
    <w:rsid w:val="3C714F0B"/>
    <w:rsid w:val="3C8928D9"/>
    <w:rsid w:val="3C99045A"/>
    <w:rsid w:val="3D4C6C2A"/>
    <w:rsid w:val="3D5761EF"/>
    <w:rsid w:val="3DDD2669"/>
    <w:rsid w:val="3E0E2DFD"/>
    <w:rsid w:val="3E4544BE"/>
    <w:rsid w:val="3E57249E"/>
    <w:rsid w:val="3EB434B1"/>
    <w:rsid w:val="3F045E2E"/>
    <w:rsid w:val="3F880A59"/>
    <w:rsid w:val="3F990EBB"/>
    <w:rsid w:val="3FD41F73"/>
    <w:rsid w:val="40012898"/>
    <w:rsid w:val="4034278B"/>
    <w:rsid w:val="405467AC"/>
    <w:rsid w:val="40FA12E8"/>
    <w:rsid w:val="41443E2E"/>
    <w:rsid w:val="414E08F0"/>
    <w:rsid w:val="415A7C6B"/>
    <w:rsid w:val="42166A1E"/>
    <w:rsid w:val="42497F17"/>
    <w:rsid w:val="429C0FDF"/>
    <w:rsid w:val="42C66AEC"/>
    <w:rsid w:val="43311C77"/>
    <w:rsid w:val="435A3688"/>
    <w:rsid w:val="43621EDC"/>
    <w:rsid w:val="439F18B1"/>
    <w:rsid w:val="43CE708E"/>
    <w:rsid w:val="43F23F62"/>
    <w:rsid w:val="44565B5D"/>
    <w:rsid w:val="446856C3"/>
    <w:rsid w:val="45684CE5"/>
    <w:rsid w:val="45C303BE"/>
    <w:rsid w:val="45F742D8"/>
    <w:rsid w:val="461C519F"/>
    <w:rsid w:val="4623730C"/>
    <w:rsid w:val="4638255C"/>
    <w:rsid w:val="47256101"/>
    <w:rsid w:val="47280B9E"/>
    <w:rsid w:val="472A0B9D"/>
    <w:rsid w:val="47631DAB"/>
    <w:rsid w:val="47C675A3"/>
    <w:rsid w:val="480C2DEC"/>
    <w:rsid w:val="48507186"/>
    <w:rsid w:val="48965F11"/>
    <w:rsid w:val="48A05A79"/>
    <w:rsid w:val="492C413F"/>
    <w:rsid w:val="493B20D9"/>
    <w:rsid w:val="494754FB"/>
    <w:rsid w:val="49634CE7"/>
    <w:rsid w:val="49A82FB0"/>
    <w:rsid w:val="49B60C2E"/>
    <w:rsid w:val="49F37691"/>
    <w:rsid w:val="4A902C3D"/>
    <w:rsid w:val="4B646DFF"/>
    <w:rsid w:val="4B716B48"/>
    <w:rsid w:val="4B9E11E3"/>
    <w:rsid w:val="4BA953C7"/>
    <w:rsid w:val="4C9E35A6"/>
    <w:rsid w:val="4CD37F41"/>
    <w:rsid w:val="4D1265B0"/>
    <w:rsid w:val="4D753EDB"/>
    <w:rsid w:val="4DB93153"/>
    <w:rsid w:val="4E444947"/>
    <w:rsid w:val="4EA86832"/>
    <w:rsid w:val="4F270B66"/>
    <w:rsid w:val="4F530442"/>
    <w:rsid w:val="4F800337"/>
    <w:rsid w:val="4FD2538A"/>
    <w:rsid w:val="505F02F7"/>
    <w:rsid w:val="50E4084B"/>
    <w:rsid w:val="51015330"/>
    <w:rsid w:val="51AE3003"/>
    <w:rsid w:val="523347E1"/>
    <w:rsid w:val="52420699"/>
    <w:rsid w:val="52B14F29"/>
    <w:rsid w:val="53293F73"/>
    <w:rsid w:val="53550D22"/>
    <w:rsid w:val="540764A0"/>
    <w:rsid w:val="544B36C4"/>
    <w:rsid w:val="54F02376"/>
    <w:rsid w:val="55055E17"/>
    <w:rsid w:val="559433F0"/>
    <w:rsid w:val="55F8312E"/>
    <w:rsid w:val="56050A13"/>
    <w:rsid w:val="560C332E"/>
    <w:rsid w:val="56340170"/>
    <w:rsid w:val="564B0152"/>
    <w:rsid w:val="56B80928"/>
    <w:rsid w:val="572F0785"/>
    <w:rsid w:val="572F72E7"/>
    <w:rsid w:val="575902E9"/>
    <w:rsid w:val="575C6459"/>
    <w:rsid w:val="57783FCB"/>
    <w:rsid w:val="584B38D8"/>
    <w:rsid w:val="58751627"/>
    <w:rsid w:val="58843F7C"/>
    <w:rsid w:val="58863C6C"/>
    <w:rsid w:val="58910D57"/>
    <w:rsid w:val="58E11A8F"/>
    <w:rsid w:val="595A32DD"/>
    <w:rsid w:val="595B44ED"/>
    <w:rsid w:val="59A56E7F"/>
    <w:rsid w:val="5A660F6F"/>
    <w:rsid w:val="5A8E2B89"/>
    <w:rsid w:val="5ABE7F09"/>
    <w:rsid w:val="5AE4294F"/>
    <w:rsid w:val="5BAC63E3"/>
    <w:rsid w:val="5C836579"/>
    <w:rsid w:val="5CAC3E4D"/>
    <w:rsid w:val="5D1361E4"/>
    <w:rsid w:val="5D37645C"/>
    <w:rsid w:val="5D5E6D0C"/>
    <w:rsid w:val="5DB125EA"/>
    <w:rsid w:val="5DB8443D"/>
    <w:rsid w:val="5E003281"/>
    <w:rsid w:val="5E635E98"/>
    <w:rsid w:val="5ECA5540"/>
    <w:rsid w:val="5EEE2C6F"/>
    <w:rsid w:val="5F2B444F"/>
    <w:rsid w:val="5F492509"/>
    <w:rsid w:val="5F5C5E2C"/>
    <w:rsid w:val="5F6615F7"/>
    <w:rsid w:val="5FBC70A1"/>
    <w:rsid w:val="60015967"/>
    <w:rsid w:val="60133E8F"/>
    <w:rsid w:val="603C7E47"/>
    <w:rsid w:val="605119C5"/>
    <w:rsid w:val="606678D3"/>
    <w:rsid w:val="60E81F68"/>
    <w:rsid w:val="613D6316"/>
    <w:rsid w:val="615C0077"/>
    <w:rsid w:val="61A57E98"/>
    <w:rsid w:val="61E50015"/>
    <w:rsid w:val="623B5006"/>
    <w:rsid w:val="62666DF0"/>
    <w:rsid w:val="6279371C"/>
    <w:rsid w:val="63013B74"/>
    <w:rsid w:val="63514450"/>
    <w:rsid w:val="63940294"/>
    <w:rsid w:val="63A85029"/>
    <w:rsid w:val="63CB5BE2"/>
    <w:rsid w:val="63CD61A1"/>
    <w:rsid w:val="64541719"/>
    <w:rsid w:val="649D0C3C"/>
    <w:rsid w:val="65BC27F4"/>
    <w:rsid w:val="666A29E9"/>
    <w:rsid w:val="6750701D"/>
    <w:rsid w:val="67916276"/>
    <w:rsid w:val="682D271D"/>
    <w:rsid w:val="68A51BE0"/>
    <w:rsid w:val="691E5A87"/>
    <w:rsid w:val="691F140D"/>
    <w:rsid w:val="69210081"/>
    <w:rsid w:val="69A6372D"/>
    <w:rsid w:val="6A0B090C"/>
    <w:rsid w:val="6A2A4EEB"/>
    <w:rsid w:val="6AB77CC9"/>
    <w:rsid w:val="6B792120"/>
    <w:rsid w:val="6B82011A"/>
    <w:rsid w:val="6BE87B5D"/>
    <w:rsid w:val="6BF335CA"/>
    <w:rsid w:val="6C3060C4"/>
    <w:rsid w:val="6CD931D0"/>
    <w:rsid w:val="6CF86F6E"/>
    <w:rsid w:val="6D355EA2"/>
    <w:rsid w:val="6DCE5141"/>
    <w:rsid w:val="6DD65C8B"/>
    <w:rsid w:val="6DD73204"/>
    <w:rsid w:val="6E4B3867"/>
    <w:rsid w:val="6E88609E"/>
    <w:rsid w:val="6EE04D96"/>
    <w:rsid w:val="6F216AAE"/>
    <w:rsid w:val="6F9B2CD4"/>
    <w:rsid w:val="6FBE5966"/>
    <w:rsid w:val="70B12E5C"/>
    <w:rsid w:val="70F86797"/>
    <w:rsid w:val="713707AD"/>
    <w:rsid w:val="7193011D"/>
    <w:rsid w:val="71D47D36"/>
    <w:rsid w:val="71E67F87"/>
    <w:rsid w:val="71FD6F90"/>
    <w:rsid w:val="72014823"/>
    <w:rsid w:val="726645B3"/>
    <w:rsid w:val="72722BF2"/>
    <w:rsid w:val="72F15312"/>
    <w:rsid w:val="73892549"/>
    <w:rsid w:val="73A75A02"/>
    <w:rsid w:val="744B4B68"/>
    <w:rsid w:val="744C5120"/>
    <w:rsid w:val="745730F5"/>
    <w:rsid w:val="74792E90"/>
    <w:rsid w:val="750660E0"/>
    <w:rsid w:val="755005B2"/>
    <w:rsid w:val="75AA7113"/>
    <w:rsid w:val="75E536C6"/>
    <w:rsid w:val="764D1EB5"/>
    <w:rsid w:val="767B0EDF"/>
    <w:rsid w:val="767F06AA"/>
    <w:rsid w:val="768747C2"/>
    <w:rsid w:val="773D2425"/>
    <w:rsid w:val="775F5329"/>
    <w:rsid w:val="77BC5986"/>
    <w:rsid w:val="77C65993"/>
    <w:rsid w:val="77D47039"/>
    <w:rsid w:val="77F6594A"/>
    <w:rsid w:val="77FF0C00"/>
    <w:rsid w:val="782973A6"/>
    <w:rsid w:val="78552DB7"/>
    <w:rsid w:val="78645902"/>
    <w:rsid w:val="78817005"/>
    <w:rsid w:val="78A66597"/>
    <w:rsid w:val="78AF43B5"/>
    <w:rsid w:val="78DB455B"/>
    <w:rsid w:val="79133E9F"/>
    <w:rsid w:val="79210579"/>
    <w:rsid w:val="7925209E"/>
    <w:rsid w:val="792A673B"/>
    <w:rsid w:val="7982375A"/>
    <w:rsid w:val="79C1169F"/>
    <w:rsid w:val="79F6696F"/>
    <w:rsid w:val="7A977FAE"/>
    <w:rsid w:val="7AA052BE"/>
    <w:rsid w:val="7AC52182"/>
    <w:rsid w:val="7B1505F5"/>
    <w:rsid w:val="7B1E6EE5"/>
    <w:rsid w:val="7BBE089D"/>
    <w:rsid w:val="7BDB64BE"/>
    <w:rsid w:val="7CA84A7C"/>
    <w:rsid w:val="7CEC050B"/>
    <w:rsid w:val="7D427E2F"/>
    <w:rsid w:val="7D660348"/>
    <w:rsid w:val="7E547187"/>
    <w:rsid w:val="7F092F6F"/>
    <w:rsid w:val="7F3C0BDF"/>
    <w:rsid w:val="7FAA335A"/>
    <w:rsid w:val="7FC3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618</Words>
  <Characters>751</Characters>
  <Lines>0</Lines>
  <Paragraphs>0</Paragraphs>
  <TotalTime>3</TotalTime>
  <ScaleCrop>false</ScaleCrop>
  <LinksUpToDate>false</LinksUpToDate>
  <CharactersWithSpaces>753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2022-08-29T08:00:00Z</dcterms:created>
  <dc:creator>Administrator</dc:creator>
  <cp:lastModifiedBy>Administrator</cp:lastModifiedBy>
  <dcterms:modified xsi:type="dcterms:W3CDTF">2024-06-14T08:27:16Z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4818B8BFD7A245E2828CCED0765F1505</vt:lpwstr>
  </property>
</Properties>
</file>